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4E5" w:rsidRDefault="005834E5"/>
    <w:p w:rsidR="00E766F5" w:rsidRPr="007C3600" w:rsidRDefault="00D260E9" w:rsidP="00E766F5">
      <w:pPr>
        <w:jc w:val="right"/>
        <w:rPr>
          <w:rFonts w:ascii="Book Antiqua" w:hAnsi="Book Antiqua" w:cs="Arial"/>
          <w:i/>
          <w:sz w:val="24"/>
          <w:szCs w:val="24"/>
          <w:lang w:val="bg-BG"/>
        </w:rPr>
      </w:pPr>
      <w:r>
        <w:rPr>
          <w:rFonts w:ascii="Book Antiqua" w:hAnsi="Book Antiqua" w:cs="Arial"/>
          <w:i/>
          <w:sz w:val="24"/>
          <w:szCs w:val="24"/>
          <w:lang w:val="en-US"/>
        </w:rPr>
        <w:t xml:space="preserve">    </w:t>
      </w:r>
      <w:r w:rsidR="00E766F5" w:rsidRPr="007C3600">
        <w:rPr>
          <w:rFonts w:ascii="Book Antiqua" w:hAnsi="Book Antiqua" w:cs="Arial"/>
          <w:i/>
          <w:sz w:val="24"/>
          <w:szCs w:val="24"/>
          <w:lang w:val="bg-BG"/>
        </w:rPr>
        <w:t>Приложение 21</w:t>
      </w:r>
    </w:p>
    <w:p w:rsidR="00E766F5" w:rsidRPr="007A08A1" w:rsidRDefault="00E766F5" w:rsidP="00E766F5">
      <w:pPr>
        <w:jc w:val="center"/>
        <w:rPr>
          <w:rFonts w:ascii="Book Antiqua" w:hAnsi="Book Antiqua" w:cs="Arial"/>
          <w:b/>
          <w:bCs/>
          <w:sz w:val="22"/>
          <w:szCs w:val="22"/>
          <w:lang w:val="bg-BG"/>
        </w:rPr>
      </w:pPr>
    </w:p>
    <w:p w:rsidR="00E766F5" w:rsidRPr="00D260E9" w:rsidRDefault="00E766F5" w:rsidP="00E766F5">
      <w:pPr>
        <w:jc w:val="center"/>
        <w:rPr>
          <w:rFonts w:ascii="Book Antiqua" w:hAnsi="Book Antiqua" w:cs="Arial"/>
          <w:b/>
          <w:bCs/>
          <w:sz w:val="24"/>
          <w:szCs w:val="24"/>
          <w:lang w:val="bg-BG"/>
        </w:rPr>
      </w:pPr>
      <w:r w:rsidRPr="00D260E9">
        <w:rPr>
          <w:rFonts w:ascii="Book Antiqua" w:hAnsi="Book Antiqua" w:cs="Arial"/>
          <w:b/>
          <w:bCs/>
          <w:sz w:val="24"/>
          <w:szCs w:val="24"/>
          <w:lang w:val="bg-BG"/>
        </w:rPr>
        <w:t>Контролен лист</w:t>
      </w:r>
    </w:p>
    <w:p w:rsidR="00E766F5" w:rsidRPr="007A08A1" w:rsidRDefault="00E766F5" w:rsidP="00E766F5">
      <w:pPr>
        <w:jc w:val="center"/>
        <w:rPr>
          <w:rFonts w:ascii="Book Antiqua" w:hAnsi="Book Antiqua" w:cs="Arial"/>
          <w:sz w:val="24"/>
          <w:szCs w:val="24"/>
          <w:lang w:val="ru-RU"/>
        </w:rPr>
      </w:pPr>
      <w:r w:rsidRPr="00D260E9">
        <w:rPr>
          <w:rFonts w:ascii="Book Antiqua" w:hAnsi="Book Antiqua" w:cs="Arial"/>
          <w:b/>
          <w:bCs/>
          <w:sz w:val="24"/>
          <w:szCs w:val="24"/>
          <w:lang w:val="bg-BG"/>
        </w:rPr>
        <w:t>Проверка на договор за възлагане на обществена поръчка</w:t>
      </w:r>
    </w:p>
    <w:p w:rsidR="00E766F5" w:rsidRPr="007A08A1" w:rsidRDefault="00E766F5" w:rsidP="00E766F5">
      <w:pPr>
        <w:rPr>
          <w:rFonts w:ascii="Book Antiqua" w:hAnsi="Book Antiqua" w:cs="Arial"/>
          <w:sz w:val="22"/>
          <w:szCs w:val="22"/>
          <w:lang w:val="ru-RU"/>
        </w:rPr>
      </w:pPr>
      <w:r w:rsidRPr="007A08A1">
        <w:rPr>
          <w:rFonts w:ascii="Book Antiqua" w:hAnsi="Book Antiqua" w:cs="Arial"/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0735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dotted" w:sz="8" w:space="0" w:color="808080"/>
          <w:insideH w:val="dotted" w:sz="8" w:space="0" w:color="808080"/>
          <w:insideV w:val="dotted" w:sz="8" w:space="0" w:color="808080"/>
        </w:tblBorders>
        <w:tblLook w:val="0000" w:firstRow="0" w:lastRow="0" w:firstColumn="0" w:lastColumn="0" w:noHBand="0" w:noVBand="0"/>
      </w:tblPr>
      <w:tblGrid>
        <w:gridCol w:w="2978"/>
        <w:gridCol w:w="7757"/>
      </w:tblGrid>
      <w:tr w:rsidR="00E766F5" w:rsidRPr="007A08A1" w:rsidTr="00C81157">
        <w:trPr>
          <w:trHeight w:val="56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  <w:vAlign w:val="bottom"/>
          </w:tcPr>
          <w:p w:rsidR="00E766F5" w:rsidRPr="007A08A1" w:rsidRDefault="00E766F5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Регистрационен номер на проекта: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:rsidR="00E766F5" w:rsidRPr="007A08A1" w:rsidRDefault="00E766F5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ru-RU"/>
              </w:rPr>
            </w:pPr>
          </w:p>
        </w:tc>
      </w:tr>
      <w:tr w:rsidR="00E766F5" w:rsidRPr="007A08A1" w:rsidTr="00C81157">
        <w:trPr>
          <w:trHeight w:val="373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  <w:vAlign w:val="bottom"/>
          </w:tcPr>
          <w:p w:rsidR="00E766F5" w:rsidRPr="007A08A1" w:rsidRDefault="00E766F5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Наименование  на проекта: 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:rsidR="00E766F5" w:rsidRPr="007A08A1" w:rsidRDefault="00E766F5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</w:rPr>
            </w:pPr>
          </w:p>
        </w:tc>
      </w:tr>
      <w:tr w:rsidR="00E766F5" w:rsidRPr="007A08A1" w:rsidTr="00C81157">
        <w:trPr>
          <w:trHeight w:val="549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:rsidR="00E766F5" w:rsidRPr="007A08A1" w:rsidRDefault="00E766F5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Обект на обществена поръчка 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:rsidR="00E766F5" w:rsidRPr="007A08A1" w:rsidRDefault="00E766F5" w:rsidP="00C81157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sym w:font="Wingdings 2" w:char="00A3"/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 ДОСТАВКИ  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sym w:font="Wingdings 2" w:char="00A3"/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 УСЛУГИ  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sym w:font="Wingdings 2" w:char="00A3"/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СТРОИТЕЛСТВО</w:t>
            </w:r>
          </w:p>
        </w:tc>
      </w:tr>
      <w:tr w:rsidR="00E766F5" w:rsidRPr="007A08A1" w:rsidTr="00C81157">
        <w:trPr>
          <w:trHeight w:val="401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:rsidR="00E766F5" w:rsidRPr="007A08A1" w:rsidRDefault="00E766F5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Предмет на поръчката/обект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:rsidR="00E766F5" w:rsidRPr="007A08A1" w:rsidRDefault="00E766F5" w:rsidP="00C81157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7A08A1" w:rsidTr="00C81157">
        <w:trPr>
          <w:trHeight w:val="406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:rsidR="00E766F5" w:rsidRPr="007A08A1" w:rsidRDefault="00E766F5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Прогнозна стойност: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:rsidR="00E766F5" w:rsidRPr="007A08A1" w:rsidRDefault="00E766F5" w:rsidP="00C81157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7A08A1" w:rsidTr="00C81157">
        <w:trPr>
          <w:trHeight w:val="55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:rsidR="00E766F5" w:rsidRPr="007A08A1" w:rsidRDefault="00E766F5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E766F5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Предлагана от класирания участник стойност:</w:t>
            </w: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</w:tcPr>
          <w:p w:rsidR="00E766F5" w:rsidRPr="007A08A1" w:rsidRDefault="00E766F5" w:rsidP="00C81157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:rsidR="00E766F5" w:rsidRDefault="00E766F5"/>
    <w:tbl>
      <w:tblPr>
        <w:tblW w:w="1072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574"/>
        <w:gridCol w:w="1842"/>
        <w:gridCol w:w="1460"/>
      </w:tblGrid>
      <w:tr w:rsidR="00E766F5" w:rsidRPr="00E766F5" w:rsidTr="00C81157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E766F5">
              <w:rPr>
                <w:rFonts w:ascii="Book Antiqua" w:hAnsi="Book Antiqua" w:cs="Arial"/>
                <w:b/>
                <w:bCs/>
                <w:sz w:val="22"/>
                <w:szCs w:val="22"/>
                <w:lang w:val="en-US"/>
              </w:rPr>
              <w:t>I.</w:t>
            </w:r>
            <w:r w:rsidRPr="00E766F5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Документи за проверка преди подписване на договора за възлагане на обществената поръчка</w:t>
            </w:r>
          </w:p>
          <w:p w:rsidR="00E766F5" w:rsidRPr="00E766F5" w:rsidRDefault="00E766F5" w:rsidP="00E766F5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E766F5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/</w:t>
            </w:r>
            <w:r w:rsidRPr="00E766F5">
              <w:rPr>
                <w:rFonts w:ascii="Book Antiqua" w:hAnsi="Book Antiqua" w:cs="Arial"/>
                <w:bCs/>
                <w:i/>
                <w:sz w:val="22"/>
                <w:szCs w:val="22"/>
                <w:lang w:val="bg-BG"/>
              </w:rPr>
              <w:t>изпълнява се от НДЕФ</w:t>
            </w:r>
            <w:r w:rsidRPr="00E766F5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/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E766F5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да / не / неприложимо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E766F5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Забележа</w:t>
            </w:r>
          </w:p>
        </w:tc>
      </w:tr>
      <w:tr w:rsidR="00E766F5" w:rsidRPr="00E766F5" w:rsidTr="00E766F5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0C366C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1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jc w:val="center"/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Техническо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предложение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на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участника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E766F5" w:rsidTr="00E766F5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0C366C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1</w:t>
            </w:r>
            <w:r w:rsidR="00E766F5" w:rsidRPr="00E766F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.1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</w:pP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Офертата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на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участника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отговаря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на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минималните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или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императивно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определените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изисквания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на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техническите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спецификации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E766F5" w:rsidTr="00E766F5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0C366C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1</w:t>
            </w:r>
            <w:r w:rsidR="00E766F5" w:rsidRPr="00E766F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.2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</w:pP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Предложеният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от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участника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срок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за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изпълнение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по-кратък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е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от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максималния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срок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изискван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от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възложителя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E766F5" w:rsidTr="00E766F5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0C366C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1</w:t>
            </w:r>
            <w:r w:rsidR="00E766F5" w:rsidRPr="00E766F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.3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</w:pP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Предложените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гаранционни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срокове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от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участника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отговарят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на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нормативно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определените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? (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ако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е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приложимо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E766F5" w:rsidTr="00E766F5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Del="00C50CA7" w:rsidRDefault="000C366C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1</w:t>
            </w:r>
            <w:r w:rsidR="00E766F5" w:rsidRPr="00E766F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.4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</w:pP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Спазени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са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всички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изисквания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на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възложителя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относно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техническите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спецификации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на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основните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материали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от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участника</w:t>
            </w:r>
            <w:proofErr w:type="spellEnd"/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 xml:space="preserve"> </w:t>
            </w:r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?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E766F5" w:rsidTr="00E766F5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Del="00C50CA7" w:rsidRDefault="000C366C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1</w:t>
            </w:r>
            <w:r w:rsidR="00E766F5" w:rsidRPr="00E766F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.5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У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частника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представили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е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сертификати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удостоверения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декларации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за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съответствие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или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/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за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експлоатационни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показатели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или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други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документи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доказващи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съответствие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на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предлаганите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материали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и/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или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оборудване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с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изискванията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на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възложителя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7A08A1" w:rsidTr="00E766F5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0C366C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2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jc w:val="center"/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E766F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 xml:space="preserve">Ценово предложение на </w:t>
            </w: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участника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7A08A1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7A08A1" w:rsidTr="00E766F5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0C366C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2.1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E766F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В ценовото предложение на изпълнителя допуснати ли са аритметични грешки?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7A08A1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7A08A1" w:rsidTr="00E766F5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0C366C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2.2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E766F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Установени ли са грешки и несъответствия в посочените единични цени в ценовото предложение на изпълнителя?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7A08A1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7A08A1" w:rsidTr="00E766F5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0C366C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lastRenderedPageBreak/>
              <w:t>2.3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E766F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Установени ли са грешки и несъответствия  в общата стойност за всички СМР, предложена от изпълнителя?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7A08A1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:rsidR="00E766F5" w:rsidRDefault="00E766F5"/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3"/>
        <w:gridCol w:w="5391"/>
      </w:tblGrid>
      <w:tr w:rsidR="006423E3" w:rsidRPr="007A08A1" w:rsidTr="006423E3">
        <w:trPr>
          <w:trHeight w:val="465"/>
        </w:trPr>
        <w:tc>
          <w:tcPr>
            <w:tcW w:w="5383" w:type="dxa"/>
            <w:shd w:val="clear" w:color="auto" w:fill="BFBFBF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ЗАКЛЮЧЕНИЕ</w:t>
            </w: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 НДЕФ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:</w:t>
            </w:r>
          </w:p>
        </w:tc>
        <w:tc>
          <w:tcPr>
            <w:tcW w:w="5391" w:type="dxa"/>
            <w:shd w:val="clear" w:color="auto" w:fill="BFBFBF"/>
          </w:tcPr>
          <w:p w:rsidR="006423E3" w:rsidRPr="007A08A1" w:rsidRDefault="006423E3" w:rsidP="00C81157">
            <w:pPr>
              <w:tabs>
                <w:tab w:val="left" w:pos="9498"/>
              </w:tabs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да/не</w:t>
            </w:r>
          </w:p>
        </w:tc>
      </w:tr>
      <w:tr w:rsidR="006423E3" w:rsidRPr="007A08A1" w:rsidTr="006423E3">
        <w:trPr>
          <w:trHeight w:val="871"/>
        </w:trPr>
        <w:tc>
          <w:tcPr>
            <w:tcW w:w="5383" w:type="dxa"/>
            <w:shd w:val="clear" w:color="auto" w:fill="auto"/>
          </w:tcPr>
          <w:p w:rsidR="006423E3" w:rsidRPr="007A08A1" w:rsidRDefault="006423E3" w:rsidP="00C81157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Предлаганият за избор на изпълнител на СМР</w:t>
            </w:r>
            <w:r w:rsidR="005F7D08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/ЕСМ </w:t>
            </w: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участник отговаря на изискванията на НДЕФ и Възложителя</w:t>
            </w:r>
          </w:p>
        </w:tc>
        <w:tc>
          <w:tcPr>
            <w:tcW w:w="5391" w:type="dxa"/>
            <w:shd w:val="clear" w:color="auto" w:fill="auto"/>
          </w:tcPr>
          <w:p w:rsidR="006423E3" w:rsidRPr="007A08A1" w:rsidRDefault="006423E3" w:rsidP="00C81157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u w:val="single"/>
                <w:lang w:val="bg-BG"/>
              </w:rPr>
            </w:pPr>
          </w:p>
        </w:tc>
      </w:tr>
    </w:tbl>
    <w:p w:rsidR="006423E3" w:rsidRDefault="006423E3" w:rsidP="006423E3">
      <w:pPr>
        <w:ind w:firstLine="142"/>
      </w:pPr>
    </w:p>
    <w:p w:rsidR="006423E3" w:rsidRPr="007A08A1" w:rsidRDefault="006423E3" w:rsidP="006423E3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  <w:r w:rsidRPr="007A08A1"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  <w:t>БЕЛЕЖКИ / КОМЕНТАРИ:</w:t>
      </w:r>
    </w:p>
    <w:tbl>
      <w:tblPr>
        <w:tblW w:w="10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48"/>
      </w:tblGrid>
      <w:tr w:rsidR="006423E3" w:rsidRPr="007A08A1" w:rsidTr="00C81157">
        <w:trPr>
          <w:trHeight w:val="388"/>
          <w:jc w:val="center"/>
        </w:trPr>
        <w:tc>
          <w:tcPr>
            <w:tcW w:w="10848" w:type="dxa"/>
            <w:shd w:val="clear" w:color="auto" w:fill="BFBFBF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Препратки (от колоната „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Забележка”</w:t>
            </w: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) и съдържание на бележките / коментарите:</w:t>
            </w:r>
          </w:p>
        </w:tc>
      </w:tr>
      <w:tr w:rsidR="006423E3" w:rsidRPr="007A08A1" w:rsidTr="00C81157">
        <w:trPr>
          <w:trHeight w:val="636"/>
          <w:jc w:val="center"/>
        </w:trPr>
        <w:tc>
          <w:tcPr>
            <w:tcW w:w="10848" w:type="dxa"/>
            <w:tcBorders>
              <w:bottom w:val="single" w:sz="4" w:space="0" w:color="auto"/>
            </w:tcBorders>
          </w:tcPr>
          <w:p w:rsidR="006423E3" w:rsidRPr="007A08A1" w:rsidRDefault="006423E3" w:rsidP="00C81157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:rsidR="006423E3" w:rsidRDefault="006423E3" w:rsidP="006423E3">
      <w:pPr>
        <w:ind w:firstLine="142"/>
      </w:pPr>
    </w:p>
    <w:tbl>
      <w:tblPr>
        <w:tblW w:w="10774" w:type="dxa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3"/>
        <w:gridCol w:w="4000"/>
        <w:gridCol w:w="3040"/>
        <w:gridCol w:w="2781"/>
      </w:tblGrid>
      <w:tr w:rsidR="006423E3" w:rsidRPr="007A08A1" w:rsidTr="006423E3">
        <w:trPr>
          <w:trHeight w:val="315"/>
        </w:trPr>
        <w:tc>
          <w:tcPr>
            <w:tcW w:w="9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0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ТРИТЕ ИМЕНА НА ЕКСПЕРТА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ЗАЕМАНА ДЛЪЖНОСТ</w:t>
            </w:r>
          </w:p>
        </w:tc>
        <w:tc>
          <w:tcPr>
            <w:tcW w:w="27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ПОДПИС</w:t>
            </w:r>
          </w:p>
        </w:tc>
      </w:tr>
      <w:tr w:rsidR="006423E3" w:rsidRPr="007A08A1" w:rsidTr="006423E3">
        <w:trPr>
          <w:trHeight w:val="420"/>
        </w:trPr>
        <w:tc>
          <w:tcPr>
            <w:tcW w:w="9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  <w: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6423E3" w:rsidRPr="007A08A1" w:rsidTr="006423E3">
        <w:trPr>
          <w:trHeight w:val="31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</w:tbl>
    <w:p w:rsidR="006423E3" w:rsidRDefault="006423E3" w:rsidP="006423E3"/>
    <w:tbl>
      <w:tblPr>
        <w:tblW w:w="1072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574"/>
        <w:gridCol w:w="1842"/>
        <w:gridCol w:w="1460"/>
      </w:tblGrid>
      <w:tr w:rsidR="006423E3" w:rsidRPr="006423E3" w:rsidTr="00C81157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</w:p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bCs/>
                <w:sz w:val="22"/>
                <w:szCs w:val="22"/>
                <w:lang w:val="en-US"/>
              </w:rPr>
              <w:t>I.</w:t>
            </w:r>
            <w:r w:rsidRPr="006423E3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Документи за проверка преди подписване на договора за възлагане на обществената поръчка</w:t>
            </w:r>
          </w:p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/</w:t>
            </w:r>
            <w:r w:rsidRPr="006423E3">
              <w:rPr>
                <w:rFonts w:ascii="Book Antiqua" w:hAnsi="Book Antiqua" w:cs="Arial"/>
                <w:bCs/>
                <w:i/>
                <w:sz w:val="22"/>
                <w:szCs w:val="22"/>
                <w:lang w:val="bg-BG"/>
              </w:rPr>
              <w:t>изпълнява се от</w:t>
            </w:r>
            <w:r w:rsidRPr="006423E3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6423E3">
              <w:rPr>
                <w:rFonts w:ascii="Book Antiqua" w:hAnsi="Book Antiqua" w:cs="Arial"/>
                <w:bCs/>
                <w:i/>
                <w:sz w:val="22"/>
                <w:szCs w:val="22"/>
                <w:lang w:val="bg-BG"/>
              </w:rPr>
              <w:t>юридически екип, определен от НДЕФ/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да / не / неприложимо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Забележа</w:t>
            </w:r>
          </w:p>
        </w:tc>
      </w:tr>
      <w:tr w:rsidR="006423E3" w:rsidRPr="006423E3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6423E3" w:rsidRDefault="000C366C" w:rsidP="006423E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2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6423E3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Ценово предложение на участника, определен за изпълнител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6423E3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6423E3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2.4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Ценовото предложение на </w:t>
            </w:r>
            <w:r w:rsidRPr="006423E3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участника</w:t>
            </w:r>
            <w:r w:rsidRPr="006423E3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надвишава ли прогнозната стойност на поръчката?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6423E3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6423E3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2.5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Предложената часова ставка от </w:t>
            </w:r>
            <w:r w:rsidRPr="006423E3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участника</w:t>
            </w:r>
            <w:r w:rsidRPr="006423E3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по-ниска ли е от минималната за страната?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6423E3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3</w:t>
            </w:r>
            <w:r w:rsidR="006423E3" w:rsidRPr="006423E3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C81157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Решение за откриване на процедура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3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Публикуваното решение отговаря ли на проекта, представен за предварителен контрол?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6423E3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4</w:t>
            </w:r>
            <w:r w:rsidR="006423E3" w:rsidRPr="006423E3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0C366C" w:rsidRDefault="006423E3" w:rsidP="00C81157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0C366C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Обявление за обществена поръчка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4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Публикуваното обявление отговаря ли на проекта, представен за предварителен контрол?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6423E3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5</w:t>
            </w:r>
            <w:r w:rsidR="006423E3" w:rsidRPr="006423E3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0C366C" w:rsidRDefault="006423E3" w:rsidP="00C81157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0C366C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Заповед за назначаване на комисия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5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Спазени ли са изискванията за съдържание на заповедта за назначаване на комисията по чл. 51, ал. 1 от ППЗОП? (ако е приложимо)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5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Членовете на комисията представили ли са декларации по чл. 51, ал. 8 от ППЗОП?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C81157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Протокол/доклад</w:t>
            </w:r>
            <w:r w:rsidR="00321F8A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 xml:space="preserve"> </w:t>
            </w:r>
            <w:r w:rsidRPr="006423E3">
              <w:rPr>
                <w:rFonts w:ascii="Book Antiqua" w:hAnsi="Book Antiqua" w:cs="Arial"/>
                <w:sz w:val="22"/>
                <w:szCs w:val="22"/>
                <w:lang w:val="bg-BG"/>
              </w:rPr>
              <w:foot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Съставеният протокол/доклад за резултатите от работата</w:t>
            </w:r>
            <w:r w:rsidRPr="006423E3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на комисията за разглеждане и оценка на получените оферти съдържа ли  задължителните реквизити съгласно чл. 60, ал. 1 от ППЗОП?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Спазен ли е оповестения ред за отваряне, разглеждане и оценяване на офертите?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6423E3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6423E3">
              <w:rPr>
                <w:rFonts w:ascii="Book Antiqua" w:hAnsi="Book Antiqua" w:cs="Arial"/>
                <w:sz w:val="22"/>
                <w:szCs w:val="22"/>
                <w:lang w:val="bg-BG"/>
              </w:rPr>
              <w:t>3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Извършена ли е проверка на участниците за съответствие с изискванията към личното състояние и критериите за подбор, поставени от възложителя?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6423E3">
              <w:rPr>
                <w:rFonts w:ascii="Book Antiqua" w:hAnsi="Book Antiqua" w:cs="Arial"/>
                <w:sz w:val="22"/>
                <w:szCs w:val="22"/>
                <w:lang w:val="bg-BG"/>
              </w:rPr>
              <w:t>4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Посочени ли са в протокола установените липси, </w:t>
            </w:r>
            <w:proofErr w:type="spellStart"/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непълноти</w:t>
            </w:r>
            <w:proofErr w:type="spellEnd"/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или несъответствия на информацията, включително нередовност или фактическа грешка, или несъответствие с изискванията към личното състояние или критериите за подбор, и изпратен ли е протоколът на всички участници в деня на публикуването му в профила на купувача (чл. 104, ал. 4 от ЗОП; чл. 54, ал. 8 от ППЗОП)?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6423E3">
              <w:rPr>
                <w:rFonts w:ascii="Book Antiqua" w:hAnsi="Book Antiqua" w:cs="Arial"/>
                <w:sz w:val="22"/>
                <w:szCs w:val="22"/>
                <w:lang w:val="bg-BG"/>
              </w:rPr>
              <w:t>5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Представени ли са в срока по чл. 54, ал. 9 от ППЗОП нов ЕЕДОП и/или други документи, които съдържат променена и/или допълнена информация от участниците, по отношение на които е констатирано несъответствие или липса на информация?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6423E3"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Извършена ли е проверка на съответствието на техническите предложения с изискванията на възложителя?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6423E3"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Извършена ли е проверка на съответствието на ценовите предложения с изискванията на възложителя?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6423E3"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Спазени ли са изискванията по отношение на необичайно благоприятните оферти по чл. 72 от ЗОП?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6423E3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  <w:r w:rsidR="006423E3" w:rsidRPr="006423E3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ЕЕДОП на избрания изпълнител и останалите участници</w:t>
            </w:r>
            <w:r w:rsidRPr="006423E3">
              <w:rPr>
                <w:rStyle w:val="FootnoteReference"/>
                <w:rFonts w:ascii="Book Antiqua" w:hAnsi="Book Antiqua" w:cs="Arial"/>
                <w:sz w:val="22"/>
                <w:szCs w:val="22"/>
                <w:vertAlign w:val="baseline"/>
                <w:lang w:val="bg-BG"/>
              </w:rPr>
              <w:footnoteReference w:id="2"/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  <w:r w:rsidR="006423E3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Въз основа на представения ЕЕДОП от избрания изпълнител, законосъобразно ли е допуснат от Комисията до по-нататъшно участие в процедурата?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  <w:r w:rsidR="006423E3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Въз основа на представените ЕЕДОП от останалите участници в процедурата, законосъобразно ли са допуснати до по-нататъшно участие в процедурата/ отстранени от процедурата?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:rsidR="006423E3" w:rsidRDefault="006423E3"/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3"/>
        <w:gridCol w:w="5391"/>
      </w:tblGrid>
      <w:tr w:rsidR="006423E3" w:rsidRPr="007A08A1" w:rsidTr="006423E3">
        <w:trPr>
          <w:trHeight w:val="465"/>
        </w:trPr>
        <w:tc>
          <w:tcPr>
            <w:tcW w:w="5383" w:type="dxa"/>
            <w:shd w:val="clear" w:color="auto" w:fill="BFBFBF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ЗАКЛЮЧЕНИЕ</w:t>
            </w: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 ЮРИДИЧЕСКИ ЕКИП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:</w:t>
            </w:r>
          </w:p>
        </w:tc>
        <w:tc>
          <w:tcPr>
            <w:tcW w:w="5391" w:type="dxa"/>
            <w:shd w:val="clear" w:color="auto" w:fill="BFBFBF"/>
          </w:tcPr>
          <w:p w:rsidR="006423E3" w:rsidRPr="007A08A1" w:rsidRDefault="006423E3" w:rsidP="00C81157">
            <w:pPr>
              <w:tabs>
                <w:tab w:val="left" w:pos="9498"/>
              </w:tabs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да/не</w:t>
            </w:r>
          </w:p>
        </w:tc>
      </w:tr>
      <w:tr w:rsidR="006423E3" w:rsidRPr="007A08A1" w:rsidTr="006423E3">
        <w:trPr>
          <w:trHeight w:val="871"/>
        </w:trPr>
        <w:tc>
          <w:tcPr>
            <w:tcW w:w="5383" w:type="dxa"/>
            <w:shd w:val="clear" w:color="auto" w:fill="auto"/>
          </w:tcPr>
          <w:p w:rsidR="006423E3" w:rsidRPr="007A08A1" w:rsidRDefault="006423E3" w:rsidP="00C81157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Предлаганият за избор изпълнител на СМР</w:t>
            </w:r>
            <w:r w:rsidR="005F7D08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/ЕСМ</w:t>
            </w: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 участник отговаря на изискванията на НДЕФ и Възложителя</w:t>
            </w:r>
          </w:p>
        </w:tc>
        <w:tc>
          <w:tcPr>
            <w:tcW w:w="5391" w:type="dxa"/>
            <w:shd w:val="clear" w:color="auto" w:fill="auto"/>
          </w:tcPr>
          <w:p w:rsidR="006423E3" w:rsidRPr="007A08A1" w:rsidRDefault="006423E3" w:rsidP="00C81157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u w:val="single"/>
                <w:lang w:val="bg-BG"/>
              </w:rPr>
            </w:pPr>
          </w:p>
        </w:tc>
      </w:tr>
    </w:tbl>
    <w:p w:rsidR="006423E3" w:rsidRDefault="006423E3" w:rsidP="006423E3">
      <w:pPr>
        <w:ind w:firstLine="142"/>
      </w:pPr>
    </w:p>
    <w:p w:rsidR="006423E3" w:rsidRPr="007A08A1" w:rsidRDefault="006423E3" w:rsidP="006423E3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  <w:r w:rsidRPr="007A08A1"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  <w:t>БЕЛЕЖКИ / КОМЕНТАРИ:</w:t>
      </w: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0"/>
      </w:tblGrid>
      <w:tr w:rsidR="006423E3" w:rsidRPr="007A08A1" w:rsidTr="006423E3">
        <w:trPr>
          <w:trHeight w:val="388"/>
          <w:jc w:val="center"/>
        </w:trPr>
        <w:tc>
          <w:tcPr>
            <w:tcW w:w="10910" w:type="dxa"/>
            <w:shd w:val="clear" w:color="auto" w:fill="BFBFBF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Препратки (от колоната „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Забележка”</w:t>
            </w: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) и съдържание на бележките / коментарите:</w:t>
            </w:r>
          </w:p>
        </w:tc>
      </w:tr>
      <w:tr w:rsidR="006423E3" w:rsidRPr="007A08A1" w:rsidTr="006423E3">
        <w:trPr>
          <w:trHeight w:val="636"/>
          <w:jc w:val="center"/>
        </w:trPr>
        <w:tc>
          <w:tcPr>
            <w:tcW w:w="10910" w:type="dxa"/>
            <w:tcBorders>
              <w:bottom w:val="single" w:sz="4" w:space="0" w:color="auto"/>
            </w:tcBorders>
          </w:tcPr>
          <w:p w:rsidR="006423E3" w:rsidRPr="007A08A1" w:rsidRDefault="006423E3" w:rsidP="00C81157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:rsidR="006423E3" w:rsidRDefault="006423E3" w:rsidP="006423E3">
      <w:pPr>
        <w:ind w:firstLine="142"/>
      </w:pPr>
    </w:p>
    <w:tbl>
      <w:tblPr>
        <w:tblW w:w="10774" w:type="dxa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3"/>
        <w:gridCol w:w="4000"/>
        <w:gridCol w:w="3040"/>
        <w:gridCol w:w="2781"/>
      </w:tblGrid>
      <w:tr w:rsidR="006423E3" w:rsidRPr="007A08A1" w:rsidTr="000C366C">
        <w:trPr>
          <w:trHeight w:val="315"/>
        </w:trPr>
        <w:tc>
          <w:tcPr>
            <w:tcW w:w="9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0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ТРИТЕ ИМЕНА НА ЕКСПЕРТА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ЗАЕМАНА ДЛЪЖНОСТ</w:t>
            </w:r>
          </w:p>
        </w:tc>
        <w:tc>
          <w:tcPr>
            <w:tcW w:w="27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ПОДПИС</w:t>
            </w:r>
          </w:p>
        </w:tc>
      </w:tr>
      <w:tr w:rsidR="006423E3" w:rsidRPr="007A08A1" w:rsidTr="000C366C">
        <w:trPr>
          <w:trHeight w:val="420"/>
        </w:trPr>
        <w:tc>
          <w:tcPr>
            <w:tcW w:w="9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3E3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</w:p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  <w: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6423E3" w:rsidRPr="007A08A1" w:rsidTr="000C366C">
        <w:trPr>
          <w:trHeight w:val="31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</w:tbl>
    <w:p w:rsidR="006423E3" w:rsidRDefault="006423E3"/>
    <w:p w:rsidR="006423E3" w:rsidRDefault="006423E3"/>
    <w:p w:rsidR="006423E3" w:rsidRDefault="006423E3"/>
    <w:tbl>
      <w:tblPr>
        <w:tblW w:w="1072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574"/>
        <w:gridCol w:w="1842"/>
        <w:gridCol w:w="1460"/>
      </w:tblGrid>
      <w:tr w:rsidR="006423E3" w:rsidRPr="006423E3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/>
            <w:vAlign w:val="center"/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1D1D1"/>
            <w:noWrap/>
            <w:vAlign w:val="center"/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bCs/>
                <w:sz w:val="22"/>
                <w:szCs w:val="22"/>
                <w:lang w:val="en-US"/>
              </w:rPr>
              <w:t xml:space="preserve">II. </w:t>
            </w:r>
            <w:r w:rsidRPr="006423E3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Документи за проверка след подписване на договора за възлагане на обществената поръчка</w:t>
            </w:r>
          </w:p>
          <w:p w:rsidR="006423E3" w:rsidRPr="006423E3" w:rsidRDefault="006423E3" w:rsidP="006423E3">
            <w:pPr>
              <w:ind w:left="1080"/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/</w:t>
            </w:r>
            <w:r w:rsidRPr="006423E3">
              <w:rPr>
                <w:rFonts w:ascii="Book Antiqua" w:hAnsi="Book Antiqua" w:cs="Arial"/>
                <w:bCs/>
                <w:i/>
                <w:sz w:val="22"/>
                <w:szCs w:val="22"/>
                <w:lang w:val="bg-BG"/>
              </w:rPr>
              <w:t>изпълнява се от</w:t>
            </w:r>
            <w:r w:rsidRPr="006423E3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6423E3">
              <w:rPr>
                <w:rFonts w:ascii="Book Antiqua" w:hAnsi="Book Antiqua" w:cs="Arial"/>
                <w:bCs/>
                <w:i/>
                <w:sz w:val="22"/>
                <w:szCs w:val="22"/>
                <w:lang w:val="bg-BG"/>
              </w:rPr>
              <w:t>юридически екип, определен от НДЕФ/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1D1D1"/>
            <w:noWrap/>
            <w:vAlign w:val="center"/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1D1D1"/>
          </w:tcPr>
          <w:p w:rsidR="006423E3" w:rsidRPr="006423E3" w:rsidRDefault="006423E3" w:rsidP="006423E3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:rsidR="006423E3" w:rsidRPr="006423E3" w:rsidRDefault="006423E3" w:rsidP="006423E3"/>
    <w:tbl>
      <w:tblPr>
        <w:tblW w:w="10837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dotted" w:sz="8" w:space="0" w:color="808080"/>
          <w:insideH w:val="dotted" w:sz="8" w:space="0" w:color="808080"/>
          <w:insideV w:val="dotted" w:sz="8" w:space="0" w:color="808080"/>
        </w:tblBorders>
        <w:tblLook w:val="0000" w:firstRow="0" w:lastRow="0" w:firstColumn="0" w:lastColumn="0" w:noHBand="0" w:noVBand="0"/>
      </w:tblPr>
      <w:tblGrid>
        <w:gridCol w:w="3080"/>
        <w:gridCol w:w="7757"/>
      </w:tblGrid>
      <w:tr w:rsidR="006423E3" w:rsidRPr="006423E3" w:rsidTr="00C81157">
        <w:trPr>
          <w:trHeight w:val="406"/>
          <w:jc w:val="center"/>
        </w:trPr>
        <w:tc>
          <w:tcPr>
            <w:tcW w:w="308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:rsidR="006423E3" w:rsidRPr="006423E3" w:rsidRDefault="006423E3" w:rsidP="006423E3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/>
              </w:rPr>
              <w:t>Прогнозна стойност: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:rsidR="006423E3" w:rsidRPr="006423E3" w:rsidRDefault="006423E3" w:rsidP="006423E3">
            <w:pPr>
              <w:jc w:val="both"/>
              <w:rPr>
                <w:rFonts w:ascii="Book Antiqua" w:hAnsi="Book Antiqua" w:cs="Arial"/>
                <w:color w:val="000000"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/>
                <w:color w:val="000000"/>
                <w:sz w:val="22"/>
                <w:szCs w:val="22"/>
                <w:shd w:val="clear" w:color="auto" w:fill="FFFFFF"/>
                <w:lang w:val="bg-BG"/>
              </w:rPr>
              <w:t xml:space="preserve"> </w:t>
            </w:r>
          </w:p>
        </w:tc>
      </w:tr>
      <w:tr w:rsidR="006423E3" w:rsidRPr="006423E3" w:rsidTr="00C81157">
        <w:trPr>
          <w:trHeight w:val="554"/>
          <w:jc w:val="center"/>
        </w:trPr>
        <w:tc>
          <w:tcPr>
            <w:tcW w:w="308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:rsidR="006423E3" w:rsidRPr="006423E3" w:rsidRDefault="006423E3" w:rsidP="006423E3">
            <w:pPr>
              <w:rPr>
                <w:rFonts w:ascii="Book Antiqua" w:hAnsi="Book Antiqua" w:cs="Arial"/>
                <w:b/>
                <w:color w:val="000000"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color w:val="000000"/>
                <w:sz w:val="22"/>
                <w:szCs w:val="22"/>
                <w:lang w:val="bg-BG"/>
              </w:rPr>
              <w:t>Стойност на сключения договор: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</w:tcPr>
          <w:p w:rsidR="006423E3" w:rsidRPr="006423E3" w:rsidRDefault="006423E3" w:rsidP="006423E3">
            <w:pPr>
              <w:jc w:val="both"/>
              <w:rPr>
                <w:rFonts w:ascii="Book Antiqua" w:hAnsi="Book Antiqua" w:cs="Arial"/>
                <w:color w:val="000000"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color w:val="000000"/>
                <w:sz w:val="22"/>
                <w:szCs w:val="22"/>
                <w:lang w:val="bg-BG"/>
              </w:rPr>
              <w:t xml:space="preserve"> </w:t>
            </w:r>
          </w:p>
        </w:tc>
      </w:tr>
    </w:tbl>
    <w:p w:rsidR="006423E3" w:rsidRDefault="006423E3"/>
    <w:tbl>
      <w:tblPr>
        <w:tblW w:w="1072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798"/>
        <w:gridCol w:w="1618"/>
        <w:gridCol w:w="1460"/>
      </w:tblGrid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6423E3" w:rsidRPr="007A08A1" w:rsidRDefault="006423E3" w:rsidP="00C81157">
            <w:pPr>
              <w:jc w:val="both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Решение за определяне на изпълнител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6423E3" w:rsidRPr="007A08A1" w:rsidRDefault="006423E3" w:rsidP="00C81157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423E3" w:rsidRPr="007A08A1" w:rsidRDefault="006423E3" w:rsidP="00C81157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="006423E3" w:rsidRPr="007A08A1">
              <w:rPr>
                <w:rFonts w:ascii="Book Antiqua" w:hAnsi="Book Antiqua" w:cs="Arial"/>
                <w:sz w:val="22"/>
                <w:szCs w:val="22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Спазен ли е срокът за издаване на решение за определяне на изпълнител след получаването на резултатите от работата на комисията?</w:t>
            </w: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(чл. 106  и чл. 181 ал. 6 от ЗОП)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3E3" w:rsidRPr="007A08A1" w:rsidRDefault="006423E3" w:rsidP="00C81157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Решението на възложителя съответства ли на утвърдения протокол от работата на комисията?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3E3" w:rsidRPr="007A08A1" w:rsidRDefault="006423E3" w:rsidP="00C81157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9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6423E3" w:rsidRPr="007A08A1" w:rsidRDefault="006423E3" w:rsidP="00C81157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Процедура по обжалване (когато е приложимо)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9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Обжалвани ли са актове на възложителя пред КЗК в сроковете по чл. 197 от ЗОП?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9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.2 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Образувано ли е производство?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9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.3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Наложена ли е временна мярка „спиране на процедурата“ от КЗК? (ако е приложимо)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10</w:t>
            </w:r>
            <w:r w:rsidR="006423E3"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6423E3" w:rsidRPr="007A08A1" w:rsidRDefault="006423E3" w:rsidP="00C81157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Договор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57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При сключване на договора, използван ли е проект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ът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на договор от тръжната документация?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Валидна ли е офертата на участника, определен за изпълнител</w:t>
            </w:r>
            <w:ins w:id="0" w:author="Ina" w:date="2025-01-10T13:02:00Z">
              <w:r w:rsidR="00481D12">
                <w:rPr>
                  <w:rFonts w:ascii="Book Antiqua" w:hAnsi="Book Antiqua" w:cs="Arial"/>
                  <w:sz w:val="22"/>
                  <w:szCs w:val="22"/>
                  <w:lang w:val="bg-BG"/>
                </w:rPr>
                <w:t>,</w:t>
              </w:r>
            </w:ins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към датата на подписване  на договора?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.3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Правилно ли са посочени предмет на договора, описание на доставяната стока/услуга или обхват на строителството, количество, срок, място и условия на доставка, гаранционни условия съгласно предложението на участника?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.4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Посочени ли са цена на договора, условия и начин на плащане в съответствие с изискванията на Възложителя?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D260E9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D260E9"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="006423E3" w:rsidRPr="00D260E9">
              <w:rPr>
                <w:rFonts w:ascii="Book Antiqua" w:hAnsi="Book Antiqua" w:cs="Arial"/>
                <w:sz w:val="22"/>
                <w:szCs w:val="22"/>
                <w:lang w:val="bg-BG"/>
              </w:rPr>
              <w:t>.5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D260E9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D260E9">
              <w:rPr>
                <w:rFonts w:ascii="Book Antiqua" w:hAnsi="Book Antiqua" w:cs="Arial"/>
                <w:sz w:val="22"/>
                <w:szCs w:val="22"/>
                <w:lang w:val="bg-BG"/>
              </w:rPr>
              <w:t>Ценовото предложение на изпълнителя идентично ли е с цената в сключения договор с изпълнителя</w:t>
            </w:r>
            <w:bookmarkStart w:id="1" w:name="_GoBack"/>
            <w:bookmarkEnd w:id="1"/>
            <w:r w:rsidRPr="00D260E9">
              <w:rPr>
                <w:rFonts w:ascii="Book Antiqua" w:hAnsi="Book Antiqua" w:cs="Arial"/>
                <w:sz w:val="22"/>
                <w:szCs w:val="22"/>
                <w:lang w:val="bg-BG"/>
              </w:rPr>
              <w:t>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6423E3"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При сключване на договора изпълнени ли са условията по чл. 112, ал. 1  от ЗОП?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6423E3"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При сключване на договора спазени ли са сроковете по  чл. 112, ал. 6 - 8  от ЗОП?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</w:tbl>
    <w:p w:rsidR="006423E3" w:rsidRDefault="006423E3"/>
    <w:tbl>
      <w:tblPr>
        <w:tblW w:w="1091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3"/>
        <w:gridCol w:w="5533"/>
      </w:tblGrid>
      <w:tr w:rsidR="006423E3" w:rsidRPr="007A08A1" w:rsidTr="006423E3">
        <w:trPr>
          <w:trHeight w:val="465"/>
        </w:trPr>
        <w:tc>
          <w:tcPr>
            <w:tcW w:w="5383" w:type="dxa"/>
            <w:shd w:val="clear" w:color="auto" w:fill="BFBFBF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bookmarkStart w:id="2" w:name="_Hlk185338850"/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ЗАКЛЮЧЕНИЕ</w:t>
            </w: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 НА ЮРИДИЧЕСКИЯ ЕКИП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:</w:t>
            </w:r>
          </w:p>
        </w:tc>
        <w:tc>
          <w:tcPr>
            <w:tcW w:w="5533" w:type="dxa"/>
            <w:shd w:val="clear" w:color="auto" w:fill="BFBFBF"/>
          </w:tcPr>
          <w:p w:rsidR="006423E3" w:rsidRPr="007A08A1" w:rsidRDefault="006423E3" w:rsidP="00C81157">
            <w:pPr>
              <w:tabs>
                <w:tab w:val="left" w:pos="9498"/>
              </w:tabs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да/не</w:t>
            </w:r>
          </w:p>
        </w:tc>
      </w:tr>
      <w:tr w:rsidR="006423E3" w:rsidRPr="007A08A1" w:rsidTr="006423E3">
        <w:tc>
          <w:tcPr>
            <w:tcW w:w="5383" w:type="dxa"/>
            <w:shd w:val="clear" w:color="auto" w:fill="auto"/>
          </w:tcPr>
          <w:p w:rsidR="006423E3" w:rsidRPr="007A08A1" w:rsidRDefault="006423E3" w:rsidP="00C81157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Сключеният договор отговаря на изискванията на НДЕФ</w:t>
            </w:r>
          </w:p>
        </w:tc>
        <w:tc>
          <w:tcPr>
            <w:tcW w:w="5533" w:type="dxa"/>
            <w:shd w:val="clear" w:color="auto" w:fill="auto"/>
          </w:tcPr>
          <w:p w:rsidR="006423E3" w:rsidRPr="007A08A1" w:rsidRDefault="006423E3" w:rsidP="00C81157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u w:val="single"/>
                <w:lang w:val="bg-BG"/>
              </w:rPr>
            </w:pPr>
          </w:p>
        </w:tc>
      </w:tr>
      <w:bookmarkEnd w:id="2"/>
    </w:tbl>
    <w:p w:rsidR="006423E3" w:rsidRDefault="006423E3" w:rsidP="006423E3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</w:p>
    <w:p w:rsidR="006423E3" w:rsidRPr="007A08A1" w:rsidRDefault="006423E3" w:rsidP="006423E3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  <w:bookmarkStart w:id="3" w:name="_Hlk185339007"/>
      <w:r w:rsidRPr="007A08A1"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  <w:t>БЕЛЕЖКИ / КОМЕНТАРИ:</w:t>
      </w: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0"/>
      </w:tblGrid>
      <w:tr w:rsidR="006423E3" w:rsidRPr="007A08A1" w:rsidTr="000C366C">
        <w:trPr>
          <w:trHeight w:val="388"/>
          <w:jc w:val="center"/>
        </w:trPr>
        <w:tc>
          <w:tcPr>
            <w:tcW w:w="10910" w:type="dxa"/>
            <w:shd w:val="clear" w:color="auto" w:fill="BFBFBF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Препратки (от колоната „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Забележка”</w:t>
            </w: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) и съдържание на бележките / коментарите:</w:t>
            </w:r>
          </w:p>
        </w:tc>
      </w:tr>
      <w:tr w:rsidR="006423E3" w:rsidRPr="007A08A1" w:rsidTr="000C366C">
        <w:trPr>
          <w:trHeight w:val="636"/>
          <w:jc w:val="center"/>
        </w:trPr>
        <w:tc>
          <w:tcPr>
            <w:tcW w:w="10910" w:type="dxa"/>
            <w:tcBorders>
              <w:bottom w:val="single" w:sz="4" w:space="0" w:color="auto"/>
            </w:tcBorders>
          </w:tcPr>
          <w:p w:rsidR="006423E3" w:rsidRPr="007A08A1" w:rsidRDefault="006423E3" w:rsidP="00C81157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bookmarkEnd w:id="3"/>
    </w:tbl>
    <w:p w:rsidR="006423E3" w:rsidRPr="007A08A1" w:rsidRDefault="006423E3" w:rsidP="006423E3">
      <w:pPr>
        <w:rPr>
          <w:rFonts w:ascii="Book Antiqua" w:hAnsi="Book Antiqua" w:cs="Arial"/>
          <w:sz w:val="22"/>
          <w:szCs w:val="22"/>
          <w:lang w:val="ru-RU"/>
        </w:rPr>
      </w:pPr>
    </w:p>
    <w:tbl>
      <w:tblPr>
        <w:tblW w:w="10774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4000"/>
        <w:gridCol w:w="3040"/>
        <w:gridCol w:w="2923"/>
      </w:tblGrid>
      <w:tr w:rsidR="006423E3" w:rsidRPr="007A08A1" w:rsidTr="00C81157">
        <w:trPr>
          <w:trHeight w:val="315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bookmarkStart w:id="4" w:name="_Hlk185339026"/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lastRenderedPageBreak/>
              <w:t>№</w:t>
            </w:r>
          </w:p>
        </w:tc>
        <w:tc>
          <w:tcPr>
            <w:tcW w:w="40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ТРИТЕ ИМЕНА НА ЕКСПЕРТА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ЗАЕМАНА ДЛЪЖНОСТ</w:t>
            </w:r>
          </w:p>
        </w:tc>
        <w:tc>
          <w:tcPr>
            <w:tcW w:w="29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ПОДПИС</w:t>
            </w:r>
          </w:p>
        </w:tc>
      </w:tr>
      <w:tr w:rsidR="006423E3" w:rsidRPr="007A08A1" w:rsidTr="00C81157">
        <w:trPr>
          <w:trHeight w:val="420"/>
        </w:trPr>
        <w:tc>
          <w:tcPr>
            <w:tcW w:w="8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  <w: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2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6423E3" w:rsidRPr="007A08A1" w:rsidTr="00C81157">
        <w:trPr>
          <w:trHeight w:val="31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bookmarkEnd w:id="4"/>
    </w:tbl>
    <w:p w:rsidR="006423E3" w:rsidRDefault="006423E3"/>
    <w:sectPr w:rsidR="006423E3" w:rsidSect="00D260E9">
      <w:headerReference w:type="default" r:id="rId6"/>
      <w:footerReference w:type="default" r:id="rId7"/>
      <w:pgSz w:w="11906" w:h="16838"/>
      <w:pgMar w:top="1417" w:right="1417" w:bottom="1417" w:left="1417" w:header="425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6F5" w:rsidRDefault="00E766F5" w:rsidP="00E766F5">
      <w:r>
        <w:separator/>
      </w:r>
    </w:p>
  </w:endnote>
  <w:endnote w:type="continuationSeparator" w:id="0">
    <w:p w:rsidR="00E766F5" w:rsidRDefault="00E766F5" w:rsidP="00E7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244415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id w:val="-1932883866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-1237932650"/>
                  <w:docPartObj>
                    <w:docPartGallery w:val="Page Numbers (Top of Page)"/>
                    <w:docPartUnique/>
                  </w:docPartObj>
                </w:sdtPr>
                <w:sdtContent>
                  <w:p w:rsidR="00D260E9" w:rsidRDefault="00D260E9" w:rsidP="00D260E9">
                    <w:pPr>
                      <w:pStyle w:val="Footer"/>
                      <w:jc w:val="right"/>
                    </w:pPr>
                    <w:r>
                      <w:rPr>
                        <w:rFonts w:ascii="Book Antiqua" w:hAnsi="Book Antiqua"/>
                      </w:rPr>
                      <w:t>Стр.</w:t>
                    </w:r>
                    <w:r w:rsidRPr="00BB3A75">
                      <w:rPr>
                        <w:rFonts w:ascii="Book Antiqua" w:hAnsi="Book Antiqua"/>
                      </w:rPr>
                      <w:t xml:space="preserve"> </w:t>
                    </w:r>
                    <w:r w:rsidRPr="00524DBB">
                      <w:rPr>
                        <w:rFonts w:ascii="Book Antiqua" w:hAnsi="Book Antiqua"/>
                        <w:b/>
                      </w:rPr>
                      <w:fldChar w:fldCharType="begin"/>
                    </w:r>
                    <w:r w:rsidRPr="00BB3A75">
                      <w:rPr>
                        <w:rFonts w:ascii="Book Antiqua" w:hAnsi="Book Antiqua"/>
                        <w:b/>
                        <w:bCs/>
                      </w:rPr>
                      <w:instrText xml:space="preserve"> PAGE </w:instrText>
                    </w:r>
                    <w:r w:rsidRPr="00524DBB">
                      <w:rPr>
                        <w:rFonts w:ascii="Book Antiqua" w:hAnsi="Book Antiqua"/>
                        <w:b/>
                      </w:rPr>
                      <w:fldChar w:fldCharType="separate"/>
                    </w:r>
                    <w:r>
                      <w:rPr>
                        <w:rFonts w:ascii="Book Antiqua" w:hAnsi="Book Antiqua"/>
                        <w:b/>
                      </w:rPr>
                      <w:t>2</w:t>
                    </w:r>
                    <w:r w:rsidRPr="00524DBB">
                      <w:rPr>
                        <w:rFonts w:ascii="Book Antiqua" w:hAnsi="Book Antiqua"/>
                        <w:b/>
                      </w:rPr>
                      <w:fldChar w:fldCharType="end"/>
                    </w:r>
                    <w:r w:rsidRPr="00BB3A75">
                      <w:rPr>
                        <w:rFonts w:ascii="Book Antiqua" w:hAnsi="Book Antiqua"/>
                      </w:rPr>
                      <w:t xml:space="preserve"> </w:t>
                    </w:r>
                    <w:r>
                      <w:rPr>
                        <w:rFonts w:ascii="Book Antiqua" w:hAnsi="Book Antiqua"/>
                      </w:rPr>
                      <w:t>от</w:t>
                    </w:r>
                    <w:r w:rsidRPr="00BB3A75">
                      <w:rPr>
                        <w:rFonts w:ascii="Book Antiqua" w:hAnsi="Book Antiqua"/>
                      </w:rPr>
                      <w:t xml:space="preserve"> </w:t>
                    </w:r>
                    <w:r w:rsidRPr="00BB3A75">
                      <w:rPr>
                        <w:rFonts w:ascii="Book Antiqua" w:hAnsi="Book Antiqua"/>
                        <w:b/>
                        <w:bCs/>
                        <w:szCs w:val="24"/>
                      </w:rPr>
                      <w:fldChar w:fldCharType="begin"/>
                    </w:r>
                    <w:r w:rsidRPr="00BB3A75">
                      <w:rPr>
                        <w:rFonts w:ascii="Book Antiqua" w:hAnsi="Book Antiqua"/>
                        <w:b/>
                        <w:bCs/>
                      </w:rPr>
                      <w:instrText xml:space="preserve"> NUMPAGES  </w:instrText>
                    </w:r>
                    <w:r w:rsidRPr="00BB3A75">
                      <w:rPr>
                        <w:rFonts w:ascii="Book Antiqua" w:hAnsi="Book Antiqua"/>
                        <w:b/>
                        <w:bCs/>
                        <w:szCs w:val="24"/>
                      </w:rPr>
                      <w:fldChar w:fldCharType="separate"/>
                    </w:r>
                    <w:r>
                      <w:rPr>
                        <w:rFonts w:ascii="Book Antiqua" w:hAnsi="Book Antiqua"/>
                        <w:b/>
                        <w:bCs/>
                        <w:szCs w:val="24"/>
                      </w:rPr>
                      <w:t>19</w:t>
                    </w:r>
                    <w:r w:rsidRPr="00BB3A75">
                      <w:rPr>
                        <w:rFonts w:ascii="Book Antiqua" w:hAnsi="Book Antiqua"/>
                        <w:b/>
                        <w:bCs/>
                        <w:szCs w:val="24"/>
                      </w:rPr>
                      <w:fldChar w:fldCharType="end"/>
                    </w:r>
                  </w:p>
                </w:sdtContent>
              </w:sdt>
            </w:sdtContent>
          </w:sdt>
          <w:p w:rsidR="00D260E9" w:rsidRDefault="00D260E9">
            <w:pPr>
              <w:pStyle w:val="Footer"/>
              <w:jc w:val="right"/>
            </w:pPr>
          </w:p>
        </w:sdtContent>
      </w:sdt>
    </w:sdtContent>
  </w:sdt>
  <w:p w:rsidR="00D260E9" w:rsidRDefault="00D260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6F5" w:rsidRDefault="00E766F5" w:rsidP="00E766F5">
      <w:r>
        <w:separator/>
      </w:r>
    </w:p>
  </w:footnote>
  <w:footnote w:type="continuationSeparator" w:id="0">
    <w:p w:rsidR="00E766F5" w:rsidRDefault="00E766F5" w:rsidP="00E766F5">
      <w:r>
        <w:continuationSeparator/>
      </w:r>
    </w:p>
  </w:footnote>
  <w:footnote w:id="1">
    <w:p w:rsidR="006423E3" w:rsidRPr="00C6555A" w:rsidRDefault="006423E3" w:rsidP="006423E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Проверява се протокола от работата на комисията, въз основа на който е взето решение на възложителя за определяне на изпълнител, за спазване на приложимите процедурни правила</w:t>
      </w:r>
    </w:p>
  </w:footnote>
  <w:footnote w:id="2">
    <w:p w:rsidR="006423E3" w:rsidRPr="006E23F4" w:rsidRDefault="006423E3" w:rsidP="006423E3">
      <w:pPr>
        <w:pStyle w:val="FootnoteText"/>
        <w:rPr>
          <w:lang w:val="bg-BG"/>
        </w:rPr>
      </w:pPr>
      <w:r w:rsidRPr="00D260E9">
        <w:rPr>
          <w:rStyle w:val="FootnoteReference"/>
        </w:rPr>
        <w:footnoteRef/>
      </w:r>
      <w:r w:rsidRPr="00D260E9">
        <w:t xml:space="preserve"> </w:t>
      </w:r>
      <w:r w:rsidRPr="00D260E9">
        <w:rPr>
          <w:lang w:val="bg-BG"/>
        </w:rPr>
        <w:t>В случай че ЕЕДОП от останалите участници в процедурата са предоставени за преглед.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22" w:type="dxa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96"/>
      <w:gridCol w:w="2526"/>
    </w:tblGrid>
    <w:tr w:rsidR="00D260E9" w:rsidTr="00272597">
      <w:tc>
        <w:tcPr>
          <w:tcW w:w="7196" w:type="dxa"/>
          <w:vAlign w:val="center"/>
        </w:tcPr>
        <w:p w:rsidR="00D260E9" w:rsidRPr="000D3889" w:rsidRDefault="00D260E9" w:rsidP="00D260E9">
          <w:pPr>
            <w:rPr>
              <w:rFonts w:ascii="Book Antiqua" w:eastAsiaTheme="minorHAnsi" w:hAnsi="Book Antiqua" w:cstheme="minorBidi"/>
              <w:b/>
              <w:bCs/>
              <w:kern w:val="2"/>
              <w:sz w:val="22"/>
              <w:szCs w:val="22"/>
              <w:lang w:val="en-US"/>
              <w14:ligatures w14:val="standardContextual"/>
            </w:rPr>
          </w:pP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Инвестиционна</w:t>
          </w:r>
          <w:proofErr w:type="spellEnd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 xml:space="preserve"> </w:t>
          </w: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програма</w:t>
          </w:r>
          <w:proofErr w:type="spellEnd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 xml:space="preserve"> </w:t>
          </w: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за</w:t>
          </w:r>
          <w:proofErr w:type="spellEnd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 xml:space="preserve"> </w:t>
          </w: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климата</w:t>
          </w:r>
          <w:proofErr w:type="spellEnd"/>
        </w:p>
      </w:tc>
      <w:tc>
        <w:tcPr>
          <w:tcW w:w="2526" w:type="dxa"/>
          <w:vAlign w:val="center"/>
        </w:tcPr>
        <w:p w:rsidR="00D260E9" w:rsidRDefault="00D260E9" w:rsidP="00D260E9">
          <w:pPr>
            <w:jc w:val="right"/>
            <w:rPr>
              <w:rFonts w:ascii="Book Antiqua" w:eastAsiaTheme="minorHAnsi" w:hAnsi="Book Antiqua" w:cstheme="minorBidi"/>
              <w:bCs/>
              <w:kern w:val="2"/>
              <w:sz w:val="22"/>
              <w:szCs w:val="22"/>
              <w:lang w:val="en-US"/>
              <w14:ligatures w14:val="standardContextual"/>
            </w:rPr>
          </w:pPr>
          <w:r>
            <w:rPr>
              <w:rFonts w:ascii="Book Antiqua" w:eastAsiaTheme="minorHAnsi" w:hAnsi="Book Antiqua" w:cstheme="minorBidi"/>
              <w:bCs/>
              <w:noProof/>
              <w:kern w:val="2"/>
              <w:sz w:val="22"/>
              <w:szCs w:val="22"/>
              <w:lang w:val="en-US"/>
            </w:rPr>
            <w:drawing>
              <wp:inline distT="0" distB="0" distL="0" distR="0" wp14:anchorId="45C56D19" wp14:editId="41F73AEA">
                <wp:extent cx="1461966" cy="460309"/>
                <wp:effectExtent l="0" t="0" r="508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fixed-100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8068" cy="4811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F02D5" w:rsidRPr="00D260E9" w:rsidRDefault="00AF02D5" w:rsidP="00D260E9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na">
    <w15:presenceInfo w15:providerId="AD" w15:userId="S-1-5-21-1098536897-1156214878-3449869908-11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6F5"/>
    <w:rsid w:val="000C366C"/>
    <w:rsid w:val="00321F8A"/>
    <w:rsid w:val="00481D12"/>
    <w:rsid w:val="005834E5"/>
    <w:rsid w:val="005F7D08"/>
    <w:rsid w:val="006423E3"/>
    <w:rsid w:val="007B1285"/>
    <w:rsid w:val="009045B3"/>
    <w:rsid w:val="00AF02D5"/>
    <w:rsid w:val="00D260E9"/>
    <w:rsid w:val="00DF581A"/>
    <w:rsid w:val="00E7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E03ED"/>
  <w15:chartTrackingRefBased/>
  <w15:docId w15:val="{A99F31D6-3B37-4996-BA8D-F9A53C527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66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6F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E766F5"/>
  </w:style>
  <w:style w:type="paragraph" w:styleId="Footer">
    <w:name w:val="footer"/>
    <w:basedOn w:val="Normal"/>
    <w:link w:val="FooterChar"/>
    <w:uiPriority w:val="99"/>
    <w:unhideWhenUsed/>
    <w:rsid w:val="00E766F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E766F5"/>
  </w:style>
  <w:style w:type="paragraph" w:styleId="FootnoteText">
    <w:name w:val="footnote text"/>
    <w:aliases w:val="Footnote, Char1 Char,Footnote Char1,ESPON Footnote Text"/>
    <w:basedOn w:val="Normal"/>
    <w:link w:val="FootnoteTextChar"/>
    <w:rsid w:val="006423E3"/>
    <w:rPr>
      <w:lang w:eastAsia="fr-BE"/>
    </w:rPr>
  </w:style>
  <w:style w:type="character" w:customStyle="1" w:styleId="FootnoteTextChar">
    <w:name w:val="Footnote Text Char"/>
    <w:aliases w:val="Footnote Char, Char1 Char Char,Footnote Char1 Char,ESPON Footnote Text Char"/>
    <w:basedOn w:val="DefaultParagraphFont"/>
    <w:link w:val="FootnoteText"/>
    <w:rsid w:val="006423E3"/>
    <w:rPr>
      <w:rFonts w:ascii="Times New Roman" w:eastAsia="Times New Roman" w:hAnsi="Times New Roman" w:cs="Times New Roman"/>
      <w:sz w:val="20"/>
      <w:szCs w:val="20"/>
      <w:lang w:val="en-GB" w:eastAsia="fr-BE"/>
    </w:rPr>
  </w:style>
  <w:style w:type="character" w:styleId="FootnoteReference">
    <w:name w:val="footnote reference"/>
    <w:semiHidden/>
    <w:rsid w:val="006423E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D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D08"/>
    <w:rPr>
      <w:rFonts w:ascii="Segoe UI" w:eastAsia="Times New Roman" w:hAnsi="Segoe UI" w:cs="Segoe UI"/>
      <w:sz w:val="18"/>
      <w:szCs w:val="18"/>
      <w:lang w:val="en-GB"/>
    </w:rPr>
  </w:style>
  <w:style w:type="table" w:styleId="TableGrid">
    <w:name w:val="Table Grid"/>
    <w:basedOn w:val="TableNormal"/>
    <w:rsid w:val="00D260E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ECOFUND</Company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G.Veleva.PC9-DESK</dc:creator>
  <cp:keywords/>
  <dc:description/>
  <cp:lastModifiedBy>E.Ivanova-PC-5-DESK</cp:lastModifiedBy>
  <cp:revision>5</cp:revision>
  <dcterms:created xsi:type="dcterms:W3CDTF">2025-09-19T10:10:00Z</dcterms:created>
  <dcterms:modified xsi:type="dcterms:W3CDTF">2025-10-15T14:09:00Z</dcterms:modified>
</cp:coreProperties>
</file>